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1"/>
      </w:pPr>
      <w:bookmarkStart w:id="20" w:name="оглавление"/>
      <w:r>
        <w:t xml:space="preserve">Оглавление</w:t>
      </w:r>
      <w:bookmarkEnd w:id="20"/>
    </w:p>
    <w:p>
      <w:pPr>
        <w:pStyle w:val="FirstParagraph"/>
      </w:pPr>
      <w:hyperlink w:anchor="short-instructions">
        <w:r>
          <w:rPr>
            <w:rStyle w:val="Hyperlink"/>
          </w:rPr>
          <w:t xml:space="preserve">Short instructions 1</w:t>
        </w:r>
      </w:hyperlink>
    </w:p>
    <w:p>
      <w:pPr>
        <w:pStyle w:val="BodyText"/>
      </w:pPr>
      <w:hyperlink w:anchor="some-instructions">
        <w:r>
          <w:rPr>
            <w:rStyle w:val="Hyperlink"/>
          </w:rPr>
          <w:t xml:space="preserve">Some instructions 1</w:t>
        </w:r>
      </w:hyperlink>
    </w:p>
    <w:p>
      <w:pPr>
        <w:pStyle w:val="BodyText"/>
      </w:pPr>
      <w:hyperlink w:anchor="remote-folder-or-longlonglonglonglong-file-with-manymanymanymany-letters-inside-opening">
        <w:r>
          <w:rPr>
            <w:rStyle w:val="Hyperlink"/>
          </w:rPr>
          <w:t xml:space="preserve">Remote folder or longlonglonglonglong file with manymanymanymany letters inside opening 2</w:t>
        </w:r>
      </w:hyperlink>
    </w:p>
    <w:p>
      <w:pPr>
        <w:pStyle w:val="BodyText"/>
      </w:pPr>
      <w:hyperlink w:anchor="remote-folder-or-longlonglonglonglong-file-with-manymanymanymany-letters-inside-closing">
        <w:r>
          <w:rPr>
            <w:rStyle w:val="Hyperlink"/>
          </w:rPr>
          <w:t xml:space="preserve">Remote folder or longlonglonglonglong file with manymanymanymany letters inside closing 2</w:t>
        </w:r>
      </w:hyperlink>
    </w:p>
    <w:p>
      <w:pPr>
        <w:pStyle w:val="Heading1"/>
      </w:pPr>
      <w:bookmarkStart w:id="21" w:name="short-instructions"/>
      <w:r>
        <w:t xml:space="preserve">Short instructions</w:t>
      </w:r>
      <w:bookmarkEnd w:id="21"/>
    </w:p>
    <w:p>
      <w:pPr>
        <w:pStyle w:val="FirstParagraph"/>
      </w:pPr>
      <w:hyperlink w:anchor="remote-folder-or-longlonglonglonglong-file-with-manymanymanymany-letters-inside-opening">
        <w:r>
          <w:rPr>
            <w:rStyle w:val="Hyperlink"/>
          </w:rPr>
          <w:t xml:space="preserve">Open remote folder</w:t>
        </w:r>
      </w:hyperlink>
    </w:p>
    <w:p>
      <w:pPr>
        <w:pStyle w:val="BodyText"/>
      </w:pPr>
      <w:r>
        <w:t xml:space="preserve">Do staff</w:t>
      </w:r>
    </w:p>
    <w:p>
      <w:pPr>
        <w:pStyle w:val="BodyText"/>
      </w:pPr>
      <w:hyperlink w:anchor="remote-folder-or-longlonglonglonglong-file-with-manymanymanymany-letters-inside-closing">
        <w:r>
          <w:rPr>
            <w:rStyle w:val="Hyperlink"/>
          </w:rPr>
          <w:t xml:space="preserve">Close remote folder</w:t>
        </w:r>
      </w:hyperlink>
    </w:p>
    <w:p>
      <w:pPr>
        <w:pStyle w:val="Heading1"/>
      </w:pPr>
      <w:bookmarkStart w:id="22" w:name="some-instructions"/>
      <w:r>
        <w:t xml:space="preserve">Some instructions</w:t>
      </w:r>
      <w:bookmarkEnd w:id="22"/>
    </w:p>
    <w:p>
      <w:pPr>
        <w:pStyle w:val="FirstParagraph"/>
      </w:pPr>
      <w:r>
        <w:t xml:space="preserve">Lines</w:t>
      </w:r>
    </w:p>
    <w:p>
      <w:pPr>
        <w:pStyle w:val="Heading2"/>
      </w:pPr>
      <w:bookmarkStart w:id="23" w:name="remote-folder-or-longlonglonglonglong-file-with-manymanymanymany-letters-inside-opening"/>
      <w:r>
        <w:t xml:space="preserve">Remote folder or longlonglonglonglong file with manymanymanymany letters inside opening</w:t>
      </w:r>
      <w:bookmarkEnd w:id="23"/>
    </w:p>
    <w:p>
      <w:pPr>
        <w:pStyle w:val="FirstParagraph"/>
      </w:pPr>
      <w:r>
        <w:t xml:space="preserve">Open folder</w:t>
      </w:r>
    </w:p>
    <w:p>
      <w:pPr>
        <w:pStyle w:val="Heading2"/>
      </w:pPr>
      <w:bookmarkStart w:id="24" w:name="remote-folder-or-longlonglonglonglong-file-with-manymanymanymany-letters-inside-closing"/>
      <w:r>
        <w:t xml:space="preserve">Remote folder or longlonglonglonglong file with manymanymanymany letters inside closing</w:t>
      </w:r>
      <w:bookmarkEnd w:id="24"/>
    </w:p>
    <w:p>
      <w:pPr>
        <w:pStyle w:val="FirstParagraph"/>
      </w:pPr>
      <w:r>
        <w:t xml:space="preserve">Close folder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170cd2d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2018-01-26T19:18:06Z</dcterms:created>
  <dcterms:modified xsi:type="dcterms:W3CDTF">2018-01-26T19:18:06Z</dcterms:modified>
</cp:coreProperties>
</file>